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1012A1F6" w14:textId="77777777" w:rsidTr="00F320AA">
        <w:trPr>
          <w:cantSplit/>
        </w:trPr>
        <w:tc>
          <w:tcPr>
            <w:tcW w:w="1418" w:type="dxa"/>
            <w:vAlign w:val="center"/>
          </w:tcPr>
          <w:p w14:paraId="15B0FFA4" w14:textId="77777777" w:rsidR="00F320AA" w:rsidRPr="00DF23FC" w:rsidRDefault="00F320AA" w:rsidP="00F320AA">
            <w:pPr>
              <w:spacing w:before="0"/>
              <w:rPr>
                <w:rFonts w:ascii="Verdana" w:hAnsi="Verdana"/>
                <w:position w:val="6"/>
              </w:rPr>
            </w:pPr>
            <w:r>
              <w:rPr>
                <w:noProof/>
                <w:lang w:val="de-DE" w:eastAsia="de-DE"/>
              </w:rPr>
              <w:drawing>
                <wp:inline distT="0" distB="0" distL="0" distR="0" wp14:anchorId="3E3B1C93" wp14:editId="7CC419D3">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424C0567"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79781D8D" w14:textId="77777777" w:rsidR="00F320AA" w:rsidRDefault="00EB0812" w:rsidP="00F320AA">
            <w:pPr>
              <w:spacing w:before="0" w:line="240" w:lineRule="atLeast"/>
            </w:pPr>
            <w:r>
              <w:rPr>
                <w:noProof/>
                <w:lang w:val="de-DE" w:eastAsia="de-DE"/>
              </w:rPr>
              <w:drawing>
                <wp:inline distT="0" distB="0" distL="0" distR="0" wp14:anchorId="0A1FBF79" wp14:editId="7F013655">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37642499" w14:textId="77777777">
        <w:trPr>
          <w:cantSplit/>
        </w:trPr>
        <w:tc>
          <w:tcPr>
            <w:tcW w:w="6911" w:type="dxa"/>
            <w:gridSpan w:val="2"/>
            <w:tcBorders>
              <w:bottom w:val="single" w:sz="12" w:space="0" w:color="auto"/>
            </w:tcBorders>
          </w:tcPr>
          <w:p w14:paraId="35DC1809"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5792D78D" w14:textId="77777777" w:rsidR="00A066F1" w:rsidRPr="00617BE4" w:rsidRDefault="00A066F1" w:rsidP="00A066F1">
            <w:pPr>
              <w:spacing w:before="0" w:line="240" w:lineRule="atLeast"/>
              <w:rPr>
                <w:rFonts w:ascii="Verdana" w:hAnsi="Verdana"/>
                <w:szCs w:val="24"/>
              </w:rPr>
            </w:pPr>
          </w:p>
        </w:tc>
      </w:tr>
      <w:tr w:rsidR="00A066F1" w:rsidRPr="00C324A8" w14:paraId="0B62F141" w14:textId="77777777">
        <w:trPr>
          <w:cantSplit/>
        </w:trPr>
        <w:tc>
          <w:tcPr>
            <w:tcW w:w="6911" w:type="dxa"/>
            <w:gridSpan w:val="2"/>
            <w:tcBorders>
              <w:top w:val="single" w:sz="12" w:space="0" w:color="auto"/>
            </w:tcBorders>
          </w:tcPr>
          <w:p w14:paraId="17DCDC66"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0EFFEE3A" w14:textId="53D5FCBF" w:rsidR="00A066F1" w:rsidRPr="00F906D3" w:rsidRDefault="00F906D3" w:rsidP="00A066F1">
            <w:pPr>
              <w:spacing w:before="0" w:line="240" w:lineRule="atLeast"/>
              <w:rPr>
                <w:rFonts w:ascii="Verdana" w:hAnsi="Verdana"/>
                <w:sz w:val="20"/>
                <w:lang w:val="en-US"/>
              </w:rPr>
            </w:pPr>
            <w:r w:rsidRPr="00F906D3">
              <w:rPr>
                <w:rFonts w:ascii="Verdana" w:hAnsi="Verdana"/>
                <w:b/>
                <w:sz w:val="20"/>
                <w:lang w:val="en-US"/>
              </w:rPr>
              <w:t xml:space="preserve">Doc. </w:t>
            </w:r>
            <w:proofErr w:type="gramStart"/>
            <w:r w:rsidRPr="00F906D3">
              <w:rPr>
                <w:rFonts w:ascii="Verdana" w:hAnsi="Verdana"/>
                <w:b/>
                <w:sz w:val="20"/>
                <w:lang w:val="en-US"/>
              </w:rPr>
              <w:t>CPG(</w:t>
            </w:r>
            <w:proofErr w:type="gramEnd"/>
            <w:r w:rsidRPr="00F906D3">
              <w:rPr>
                <w:rFonts w:ascii="Verdana" w:hAnsi="Verdana"/>
                <w:b/>
                <w:sz w:val="20"/>
                <w:lang w:val="en-US"/>
              </w:rPr>
              <w:t>23)0</w:t>
            </w:r>
            <w:r w:rsidR="002F6E6F">
              <w:rPr>
                <w:rFonts w:ascii="Verdana" w:hAnsi="Verdana"/>
                <w:b/>
                <w:sz w:val="20"/>
                <w:lang w:val="en-US"/>
              </w:rPr>
              <w:t>36</w:t>
            </w:r>
            <w:r w:rsidRPr="00F906D3">
              <w:rPr>
                <w:rFonts w:ascii="Verdana" w:hAnsi="Verdana"/>
                <w:b/>
                <w:sz w:val="20"/>
                <w:lang w:val="en-US"/>
              </w:rPr>
              <w:t xml:space="preserve"> ANNEX</w:t>
            </w:r>
            <w:r w:rsidRPr="00F906D3">
              <w:rPr>
                <w:rFonts w:ascii="Verdana" w:hAnsi="Verdana"/>
                <w:bCs/>
                <w:sz w:val="20"/>
                <w:lang w:val="en-US"/>
              </w:rPr>
              <w:t xml:space="preserve"> </w:t>
            </w:r>
            <w:r w:rsidRPr="00F906D3">
              <w:rPr>
                <w:rFonts w:ascii="Verdana" w:hAnsi="Verdana"/>
                <w:b/>
                <w:sz w:val="20"/>
                <w:lang w:val="en-US"/>
              </w:rPr>
              <w:t>V-24G</w:t>
            </w:r>
          </w:p>
        </w:tc>
      </w:tr>
      <w:tr w:rsidR="00A066F1" w:rsidRPr="00C324A8" w14:paraId="628FCDC5" w14:textId="77777777">
        <w:trPr>
          <w:cantSplit/>
          <w:trHeight w:val="23"/>
        </w:trPr>
        <w:tc>
          <w:tcPr>
            <w:tcW w:w="6911" w:type="dxa"/>
            <w:gridSpan w:val="2"/>
            <w:shd w:val="clear" w:color="auto" w:fill="auto"/>
          </w:tcPr>
          <w:p w14:paraId="6DCDF758"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gridSpan w:val="2"/>
          </w:tcPr>
          <w:p w14:paraId="1196D5AB" w14:textId="77777777" w:rsidR="00A066F1" w:rsidRPr="00841216" w:rsidRDefault="00DD586B" w:rsidP="00AA666F">
            <w:pPr>
              <w:tabs>
                <w:tab w:val="left" w:pos="851"/>
              </w:tabs>
              <w:spacing w:before="0" w:line="240" w:lineRule="atLeast"/>
              <w:rPr>
                <w:rFonts w:ascii="Verdana" w:hAnsi="Verdana"/>
                <w:sz w:val="20"/>
              </w:rPr>
            </w:pPr>
            <w:r>
              <w:rPr>
                <w:rFonts w:ascii="Verdana" w:hAnsi="Verdana"/>
                <w:b/>
                <w:sz w:val="20"/>
              </w:rPr>
              <w:t xml:space="preserve">Addendum 7 to </w:t>
            </w:r>
            <w:r w:rsidR="00E55816">
              <w:rPr>
                <w:rFonts w:ascii="Verdana" w:hAnsi="Verdana"/>
                <w:b/>
                <w:sz w:val="20"/>
              </w:rPr>
              <w:t>Addendum 24 to</w:t>
            </w:r>
            <w:r w:rsidR="00E55816">
              <w:rPr>
                <w:rFonts w:ascii="Verdana" w:hAnsi="Verdana"/>
                <w:b/>
                <w:sz w:val="20"/>
              </w:rPr>
              <w:br/>
              <w:t xml:space="preserve">Document </w:t>
            </w:r>
            <w:r w:rsidR="00396BB0">
              <w:rPr>
                <w:rFonts w:ascii="Verdana" w:hAnsi="Verdana"/>
                <w:b/>
                <w:sz w:val="20"/>
              </w:rPr>
              <w:t>XXXX</w:t>
            </w:r>
            <w:r w:rsidR="00A066F1" w:rsidRPr="00841216">
              <w:rPr>
                <w:rFonts w:ascii="Verdana" w:hAnsi="Verdana"/>
                <w:b/>
                <w:sz w:val="20"/>
              </w:rPr>
              <w:t>-</w:t>
            </w:r>
            <w:r w:rsidR="005E10C9" w:rsidRPr="00841216">
              <w:rPr>
                <w:rFonts w:ascii="Verdana" w:hAnsi="Verdana"/>
                <w:b/>
                <w:sz w:val="20"/>
              </w:rPr>
              <w:t>E</w:t>
            </w:r>
          </w:p>
        </w:tc>
      </w:tr>
      <w:tr w:rsidR="00A066F1" w:rsidRPr="00C324A8" w14:paraId="62578EB7" w14:textId="77777777">
        <w:trPr>
          <w:cantSplit/>
          <w:trHeight w:val="23"/>
        </w:trPr>
        <w:tc>
          <w:tcPr>
            <w:tcW w:w="6911" w:type="dxa"/>
            <w:gridSpan w:val="2"/>
            <w:shd w:val="clear" w:color="auto" w:fill="auto"/>
          </w:tcPr>
          <w:p w14:paraId="41D5F7CD" w14:textId="77777777" w:rsidR="00A066F1" w:rsidRPr="00841216" w:rsidRDefault="00A066F1" w:rsidP="00A066F1">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48904944"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5 May 2023</w:t>
            </w:r>
          </w:p>
        </w:tc>
      </w:tr>
      <w:tr w:rsidR="00A066F1" w:rsidRPr="00C324A8" w14:paraId="59512F15" w14:textId="77777777">
        <w:trPr>
          <w:cantSplit/>
          <w:trHeight w:val="23"/>
        </w:trPr>
        <w:tc>
          <w:tcPr>
            <w:tcW w:w="6911" w:type="dxa"/>
            <w:gridSpan w:val="2"/>
            <w:shd w:val="clear" w:color="auto" w:fill="auto"/>
          </w:tcPr>
          <w:p w14:paraId="540AFA97"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443C5337"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74EB0CB7" w14:textId="77777777" w:rsidTr="004B3382">
        <w:trPr>
          <w:cantSplit/>
          <w:trHeight w:val="23"/>
        </w:trPr>
        <w:tc>
          <w:tcPr>
            <w:tcW w:w="10031" w:type="dxa"/>
            <w:gridSpan w:val="4"/>
            <w:shd w:val="clear" w:color="auto" w:fill="auto"/>
          </w:tcPr>
          <w:p w14:paraId="1A882B1F" w14:textId="77777777" w:rsidR="00A066F1" w:rsidRPr="00C324A8" w:rsidRDefault="00A066F1" w:rsidP="00A066F1">
            <w:pPr>
              <w:tabs>
                <w:tab w:val="left" w:pos="993"/>
              </w:tabs>
              <w:spacing w:before="0"/>
              <w:rPr>
                <w:rFonts w:ascii="Verdana" w:hAnsi="Verdana"/>
                <w:b/>
                <w:sz w:val="20"/>
              </w:rPr>
            </w:pPr>
          </w:p>
        </w:tc>
      </w:tr>
      <w:tr w:rsidR="00E55816" w:rsidRPr="00C324A8" w14:paraId="3F3E6ACE" w14:textId="77777777" w:rsidTr="004B3382">
        <w:trPr>
          <w:cantSplit/>
          <w:trHeight w:val="23"/>
        </w:trPr>
        <w:tc>
          <w:tcPr>
            <w:tcW w:w="10031" w:type="dxa"/>
            <w:gridSpan w:val="4"/>
            <w:shd w:val="clear" w:color="auto" w:fill="auto"/>
          </w:tcPr>
          <w:p w14:paraId="7853BB1E" w14:textId="77777777" w:rsidR="00E55816" w:rsidRDefault="00884D60" w:rsidP="00E55816">
            <w:pPr>
              <w:pStyle w:val="Source"/>
            </w:pPr>
            <w:r>
              <w:t>European Common Proposals</w:t>
            </w:r>
          </w:p>
        </w:tc>
      </w:tr>
      <w:tr w:rsidR="00E55816" w:rsidRPr="00C324A8" w14:paraId="4870DDF8" w14:textId="77777777" w:rsidTr="004B3382">
        <w:trPr>
          <w:cantSplit/>
          <w:trHeight w:val="23"/>
        </w:trPr>
        <w:tc>
          <w:tcPr>
            <w:tcW w:w="10031" w:type="dxa"/>
            <w:gridSpan w:val="4"/>
            <w:shd w:val="clear" w:color="auto" w:fill="auto"/>
          </w:tcPr>
          <w:p w14:paraId="589432E2" w14:textId="77777777" w:rsidR="00E55816" w:rsidRDefault="007D5320" w:rsidP="00E55816">
            <w:pPr>
              <w:pStyle w:val="Title1"/>
            </w:pPr>
            <w:r>
              <w:t>Proposals for the work of the conference</w:t>
            </w:r>
          </w:p>
        </w:tc>
      </w:tr>
      <w:tr w:rsidR="00E55816" w:rsidRPr="00C324A8" w14:paraId="007FF3E5" w14:textId="77777777" w:rsidTr="004B3382">
        <w:trPr>
          <w:cantSplit/>
          <w:trHeight w:val="23"/>
        </w:trPr>
        <w:tc>
          <w:tcPr>
            <w:tcW w:w="10031" w:type="dxa"/>
            <w:gridSpan w:val="4"/>
            <w:shd w:val="clear" w:color="auto" w:fill="auto"/>
          </w:tcPr>
          <w:p w14:paraId="2D005314" w14:textId="77777777" w:rsidR="00E55816" w:rsidRDefault="00E55816" w:rsidP="00E55816">
            <w:pPr>
              <w:pStyle w:val="Title2"/>
            </w:pPr>
          </w:p>
        </w:tc>
      </w:tr>
      <w:tr w:rsidR="00A538A6" w:rsidRPr="00C324A8" w14:paraId="1EB824E6" w14:textId="77777777" w:rsidTr="004B3382">
        <w:trPr>
          <w:cantSplit/>
          <w:trHeight w:val="23"/>
        </w:trPr>
        <w:tc>
          <w:tcPr>
            <w:tcW w:w="10031" w:type="dxa"/>
            <w:gridSpan w:val="4"/>
            <w:shd w:val="clear" w:color="auto" w:fill="auto"/>
          </w:tcPr>
          <w:p w14:paraId="47BC528F" w14:textId="77777777" w:rsidR="00A538A6" w:rsidRDefault="004B13CB" w:rsidP="004B13CB">
            <w:pPr>
              <w:pStyle w:val="Agendaitem"/>
            </w:pPr>
            <w:r>
              <w:t xml:space="preserve">Agenda </w:t>
            </w:r>
            <w:proofErr w:type="spellStart"/>
            <w:r>
              <w:t>item</w:t>
            </w:r>
            <w:proofErr w:type="spellEnd"/>
            <w:r>
              <w:t xml:space="preserve"> 9.1</w:t>
            </w:r>
          </w:p>
        </w:tc>
      </w:tr>
    </w:tbl>
    <w:bookmarkEnd w:id="5"/>
    <w:bookmarkEnd w:id="6"/>
    <w:p w14:paraId="196C4E8B" w14:textId="77777777" w:rsidR="00187BD9" w:rsidRPr="006965F8" w:rsidRDefault="00DD586B" w:rsidP="004B3382">
      <w:r>
        <w:t>9</w:t>
      </w:r>
      <w:r>
        <w:tab/>
        <w:t>to consider and approve the Report of the Director of the Radiocommunication Bureau, in accordance with Article 7 of the ITU Convention</w:t>
      </w:r>
      <w:r>
        <w:rPr>
          <w:bCs/>
        </w:rPr>
        <w:t>;</w:t>
      </w:r>
    </w:p>
    <w:p w14:paraId="6B0DECCE" w14:textId="77777777" w:rsidR="00187BD9" w:rsidRPr="00570495" w:rsidRDefault="00DD586B" w:rsidP="004B3382">
      <w:r>
        <w:t>9.1</w:t>
      </w:r>
      <w:r>
        <w:tab/>
        <w:t>on the activities of the ITU Radiocommunication Sector since WRC</w:t>
      </w:r>
      <w:r>
        <w:noBreakHyphen/>
        <w:t>19:</w:t>
      </w:r>
    </w:p>
    <w:p w14:paraId="10429187" w14:textId="77777777" w:rsidR="00DD586B" w:rsidRDefault="00DD586B" w:rsidP="00DD586B">
      <w:pPr>
        <w:pStyle w:val="Part1"/>
      </w:pPr>
      <w:r>
        <w:t>Part 7: Resolution 655 (WRC-15)</w:t>
      </w:r>
    </w:p>
    <w:p w14:paraId="64D590BA" w14:textId="77777777" w:rsidR="00DD586B" w:rsidRPr="00F906D3" w:rsidRDefault="00DD586B" w:rsidP="00DD586B">
      <w:pPr>
        <w:pStyle w:val="Headingb"/>
        <w:rPr>
          <w:lang w:val="en-US"/>
        </w:rPr>
      </w:pPr>
      <w:r w:rsidRPr="00F906D3">
        <w:rPr>
          <w:lang w:val="en-US"/>
        </w:rPr>
        <w:t>Introduction</w:t>
      </w:r>
    </w:p>
    <w:p w14:paraId="701E219C" w14:textId="77777777" w:rsidR="00DD586B" w:rsidRDefault="00DD586B" w:rsidP="00DD586B">
      <w:r>
        <w:t xml:space="preserve">In this European Common Proposal, CEPT proposes modifications for the revision of Resolution </w:t>
      </w:r>
      <w:r w:rsidRPr="006B5705">
        <w:rPr>
          <w:b/>
        </w:rPr>
        <w:t>655 (WRC-15)</w:t>
      </w:r>
      <w:r>
        <w:rPr>
          <w:bCs/>
        </w:rPr>
        <w:t>. Th</w:t>
      </w:r>
      <w:r w:rsidR="005A49C9">
        <w:rPr>
          <w:bCs/>
        </w:rPr>
        <w:t>is</w:t>
      </w:r>
      <w:r>
        <w:rPr>
          <w:bCs/>
        </w:rPr>
        <w:t xml:space="preserve"> proposal</w:t>
      </w:r>
      <w:r>
        <w:t xml:space="preserve"> has been already sent for information and noted at CPM23-2.</w:t>
      </w:r>
    </w:p>
    <w:p w14:paraId="4EFC490B" w14:textId="2290DC40" w:rsidR="00241FA2" w:rsidRDefault="00DD586B" w:rsidP="00EB54B2">
      <w:r w:rsidRPr="00AA41AE">
        <w:t xml:space="preserve">The work and decisions of the CGPM (Resolution 2 of 2018 and Resolution </w:t>
      </w:r>
      <w:r w:rsidR="003E5A1A">
        <w:t>4</w:t>
      </w:r>
      <w:r w:rsidR="003E5A1A" w:rsidRPr="00AA41AE">
        <w:t xml:space="preserve"> </w:t>
      </w:r>
      <w:r w:rsidRPr="00AA41AE">
        <w:t>of 2022), but also the content and aim of the Memorandum of Understanding between BIPM and ITU (2020) need to be reflected in this Resolution, dealing with the reference time scale and its dissemination by the ITU.</w:t>
      </w:r>
    </w:p>
    <w:p w14:paraId="3F8B1013" w14:textId="77777777" w:rsidR="00DD586B" w:rsidRPr="00F906D3" w:rsidRDefault="00DD586B" w:rsidP="00DD586B">
      <w:pPr>
        <w:pStyle w:val="Headingb"/>
        <w:rPr>
          <w:lang w:val="en-US"/>
        </w:rPr>
      </w:pPr>
      <w:r w:rsidRPr="00F906D3">
        <w:rPr>
          <w:lang w:val="en-US"/>
        </w:rPr>
        <w:t>Proposals</w:t>
      </w:r>
    </w:p>
    <w:p w14:paraId="54F48404" w14:textId="77777777" w:rsidR="00187BD9" w:rsidRPr="00F906D3" w:rsidRDefault="00187BD9" w:rsidP="00187BD9">
      <w:pPr>
        <w:tabs>
          <w:tab w:val="clear" w:pos="1134"/>
          <w:tab w:val="clear" w:pos="1871"/>
          <w:tab w:val="clear" w:pos="2268"/>
        </w:tabs>
        <w:overflowPunct/>
        <w:autoSpaceDE/>
        <w:autoSpaceDN/>
        <w:adjustRightInd/>
        <w:spacing w:before="0"/>
        <w:textAlignment w:val="auto"/>
        <w:rPr>
          <w:lang w:val="en-US"/>
        </w:rPr>
      </w:pPr>
      <w:r w:rsidRPr="00F906D3">
        <w:rPr>
          <w:lang w:val="en-US"/>
        </w:rPr>
        <w:br w:type="page"/>
      </w:r>
    </w:p>
    <w:p w14:paraId="5C747C11" w14:textId="77777777" w:rsidR="004B31DF" w:rsidRDefault="004B31DF" w:rsidP="004B31DF">
      <w:pPr>
        <w:pStyle w:val="ArtNo"/>
        <w:spacing w:before="0"/>
      </w:pPr>
      <w:bookmarkStart w:id="7" w:name="_Toc42842373"/>
      <w:r>
        <w:lastRenderedPageBreak/>
        <w:t xml:space="preserve">ARTICLE </w:t>
      </w:r>
      <w:r>
        <w:rPr>
          <w:rStyle w:val="href"/>
          <w:rFonts w:eastAsiaTheme="majorEastAsia"/>
          <w:color w:val="000000"/>
        </w:rPr>
        <w:t>1</w:t>
      </w:r>
      <w:bookmarkEnd w:id="7"/>
    </w:p>
    <w:p w14:paraId="7BC88DCF" w14:textId="77777777" w:rsidR="004B31DF" w:rsidRDefault="004B31DF" w:rsidP="004B31DF">
      <w:pPr>
        <w:pStyle w:val="Arttitle"/>
      </w:pPr>
      <w:bookmarkStart w:id="8" w:name="_Toc42842374"/>
      <w:bookmarkStart w:id="9" w:name="_Toc327956573"/>
      <w:r>
        <w:t>Terms and definitions</w:t>
      </w:r>
      <w:bookmarkEnd w:id="8"/>
      <w:bookmarkEnd w:id="9"/>
    </w:p>
    <w:p w14:paraId="57F54525" w14:textId="77777777" w:rsidR="004B31DF" w:rsidRDefault="004B31DF" w:rsidP="004B31DF">
      <w:pPr>
        <w:pStyle w:val="Section1"/>
      </w:pPr>
      <w:r>
        <w:t>Section I – General terms</w:t>
      </w:r>
    </w:p>
    <w:p w14:paraId="776A7B86" w14:textId="131694BE" w:rsidR="004B31DF" w:rsidRDefault="004B31DF" w:rsidP="004B31DF">
      <w:pPr>
        <w:pStyle w:val="Proposal"/>
      </w:pPr>
      <w:r>
        <w:t>MOD</w:t>
      </w:r>
      <w:r>
        <w:tab/>
        <w:t>EUR/</w:t>
      </w:r>
      <w:r w:rsidRPr="00715C83">
        <w:t xml:space="preserve"> </w:t>
      </w:r>
      <w:r>
        <w:t>XXXXA24A7/1</w:t>
      </w:r>
    </w:p>
    <w:p w14:paraId="4B11B0C6" w14:textId="77777777" w:rsidR="004B31DF" w:rsidRDefault="004B31DF" w:rsidP="004B31DF">
      <w:r>
        <w:rPr>
          <w:rStyle w:val="Artdef"/>
        </w:rPr>
        <w:t>1.14</w:t>
      </w:r>
      <w:r>
        <w:tab/>
      </w:r>
      <w:r>
        <w:tab/>
      </w:r>
      <w:r>
        <w:rPr>
          <w:i/>
        </w:rPr>
        <w:t>Coordinated Universal Time (UTC):  </w:t>
      </w:r>
      <w:r>
        <w:t xml:space="preserve">Time scale, based on the second (SI), as described in Resolution </w:t>
      </w:r>
      <w:r>
        <w:rPr>
          <w:b/>
          <w:bCs/>
        </w:rPr>
        <w:t>655 (</w:t>
      </w:r>
      <w:ins w:id="10" w:author="CEPT" w:date="2023-05-25T11:20:00Z">
        <w:r>
          <w:rPr>
            <w:b/>
            <w:bCs/>
          </w:rPr>
          <w:t xml:space="preserve">Rev. </w:t>
        </w:r>
      </w:ins>
      <w:r>
        <w:rPr>
          <w:b/>
          <w:bCs/>
        </w:rPr>
        <w:t>WRC</w:t>
      </w:r>
      <w:r>
        <w:rPr>
          <w:b/>
          <w:bCs/>
        </w:rPr>
        <w:noBreakHyphen/>
      </w:r>
      <w:del w:id="11" w:author="CEPT" w:date="2023-05-25T11:20:00Z">
        <w:r w:rsidDel="00715C83">
          <w:rPr>
            <w:b/>
            <w:bCs/>
          </w:rPr>
          <w:delText>15</w:delText>
        </w:r>
      </w:del>
      <w:ins w:id="12" w:author="CEPT" w:date="2023-05-25T11:20:00Z">
        <w:r>
          <w:rPr>
            <w:b/>
            <w:bCs/>
          </w:rPr>
          <w:t>23</w:t>
        </w:r>
      </w:ins>
      <w:r>
        <w:rPr>
          <w:b/>
          <w:bCs/>
        </w:rPr>
        <w:t>)</w:t>
      </w:r>
      <w:r>
        <w:t>.</w:t>
      </w:r>
      <w:r>
        <w:rPr>
          <w:sz w:val="16"/>
          <w:szCs w:val="16"/>
        </w:rPr>
        <w:t>     (WRC-</w:t>
      </w:r>
      <w:del w:id="13" w:author="CEPT" w:date="2023-05-25T11:20:00Z">
        <w:r w:rsidDel="00715C83">
          <w:rPr>
            <w:sz w:val="16"/>
            <w:szCs w:val="16"/>
          </w:rPr>
          <w:delText>15</w:delText>
        </w:r>
      </w:del>
      <w:ins w:id="14" w:author="CEPT" w:date="2023-05-25T11:20:00Z">
        <w:r>
          <w:rPr>
            <w:sz w:val="16"/>
            <w:szCs w:val="16"/>
          </w:rPr>
          <w:t>23</w:t>
        </w:r>
      </w:ins>
      <w:r>
        <w:rPr>
          <w:sz w:val="16"/>
          <w:szCs w:val="16"/>
        </w:rPr>
        <w:t>)</w:t>
      </w:r>
    </w:p>
    <w:p w14:paraId="00B787C1" w14:textId="77777777" w:rsidR="004B31DF" w:rsidRDefault="004B31DF" w:rsidP="004B31DF">
      <w:pPr>
        <w:pStyle w:val="Reasons"/>
      </w:pPr>
      <w:r>
        <w:rPr>
          <w:b/>
        </w:rPr>
        <w:t>Reasons:</w:t>
      </w:r>
      <w:r>
        <w:tab/>
        <w:t xml:space="preserve">Subsequent change after Revision of Resolution </w:t>
      </w:r>
      <w:r w:rsidRPr="00715C83">
        <w:rPr>
          <w:b/>
          <w:bCs/>
        </w:rPr>
        <w:t>655</w:t>
      </w:r>
      <w:r>
        <w:rPr>
          <w:b/>
          <w:bCs/>
        </w:rPr>
        <w:t xml:space="preserve"> (WRC-15)</w:t>
      </w:r>
      <w:r>
        <w:t xml:space="preserve"> at WRC-23.</w:t>
      </w:r>
    </w:p>
    <w:p w14:paraId="4379627F" w14:textId="60D81397" w:rsidR="001A387A" w:rsidRDefault="00DD586B">
      <w:pPr>
        <w:pStyle w:val="Proposal"/>
      </w:pPr>
      <w:r>
        <w:t>MOD</w:t>
      </w:r>
      <w:r>
        <w:tab/>
        <w:t>EUR/</w:t>
      </w:r>
      <w:r w:rsidR="009E2E1D">
        <w:t>XXXX</w:t>
      </w:r>
      <w:r>
        <w:t>A24A7/</w:t>
      </w:r>
      <w:r w:rsidR="004B31DF">
        <w:t>2</w:t>
      </w:r>
    </w:p>
    <w:p w14:paraId="22C48232" w14:textId="77777777" w:rsidR="004B3382" w:rsidRPr="0075516F" w:rsidRDefault="00DD586B" w:rsidP="004B3382">
      <w:pPr>
        <w:pStyle w:val="ResNo"/>
      </w:pPr>
      <w:bookmarkStart w:id="15" w:name="_Toc39649561"/>
      <w:r w:rsidRPr="0075516F">
        <w:rPr>
          <w:caps w:val="0"/>
        </w:rPr>
        <w:t xml:space="preserve">RESOLUTION </w:t>
      </w:r>
      <w:r w:rsidRPr="003B4E4D">
        <w:rPr>
          <w:rStyle w:val="href"/>
          <w:caps w:val="0"/>
        </w:rPr>
        <w:t>655</w:t>
      </w:r>
      <w:r w:rsidRPr="0075516F">
        <w:rPr>
          <w:caps w:val="0"/>
          <w:szCs w:val="28"/>
        </w:rPr>
        <w:t xml:space="preserve"> (</w:t>
      </w:r>
      <w:ins w:id="16" w:author="CEPT" w:date="2023-05-05T09:14:00Z">
        <w:r w:rsidR="009E2E1D">
          <w:rPr>
            <w:caps w:val="0"/>
            <w:szCs w:val="28"/>
          </w:rPr>
          <w:t>REV.</w:t>
        </w:r>
      </w:ins>
      <w:r w:rsidRPr="0075516F">
        <w:rPr>
          <w:caps w:val="0"/>
          <w:szCs w:val="28"/>
        </w:rPr>
        <w:t>WRC-</w:t>
      </w:r>
      <w:del w:id="17" w:author="CEPT" w:date="2023-05-05T09:14:00Z">
        <w:r w:rsidRPr="0075516F" w:rsidDel="009E2E1D">
          <w:rPr>
            <w:caps w:val="0"/>
            <w:szCs w:val="28"/>
          </w:rPr>
          <w:delText>15</w:delText>
        </w:r>
      </w:del>
      <w:ins w:id="18" w:author="CEPT" w:date="2023-05-05T09:14:00Z">
        <w:r w:rsidR="009E2E1D">
          <w:rPr>
            <w:caps w:val="0"/>
            <w:szCs w:val="28"/>
          </w:rPr>
          <w:t>23</w:t>
        </w:r>
      </w:ins>
      <w:r w:rsidRPr="0075516F">
        <w:rPr>
          <w:caps w:val="0"/>
          <w:szCs w:val="28"/>
        </w:rPr>
        <w:t>)</w:t>
      </w:r>
      <w:bookmarkEnd w:id="15"/>
    </w:p>
    <w:p w14:paraId="67C38CC2" w14:textId="77777777" w:rsidR="004B3382" w:rsidRPr="0075516F" w:rsidRDefault="00DD586B" w:rsidP="004B3382">
      <w:pPr>
        <w:pStyle w:val="Restitle"/>
      </w:pPr>
      <w:bookmarkStart w:id="19" w:name="_Toc450048791"/>
      <w:bookmarkStart w:id="20" w:name="_Toc39649562"/>
      <w:r w:rsidRPr="0075516F">
        <w:rPr>
          <w:b w:val="0"/>
        </w:rPr>
        <w:t>Definition of time scale and dissemination of time signals via radiocommunication systems</w:t>
      </w:r>
      <w:bookmarkEnd w:id="19"/>
      <w:bookmarkEnd w:id="20"/>
    </w:p>
    <w:p w14:paraId="53FBCB16" w14:textId="77777777" w:rsidR="004B3382" w:rsidRPr="0075516F" w:rsidRDefault="00DD586B" w:rsidP="004B3382">
      <w:pPr>
        <w:pStyle w:val="Normalaftertitle"/>
      </w:pPr>
      <w:r w:rsidRPr="0075516F">
        <w:t>The World Radiocommunication Conference (</w:t>
      </w:r>
      <w:del w:id="21" w:author="CEPT" w:date="2023-05-05T09:14:00Z">
        <w:r w:rsidRPr="0075516F" w:rsidDel="009E2E1D">
          <w:delText>Geneva</w:delText>
        </w:r>
      </w:del>
      <w:ins w:id="22" w:author="CEPT" w:date="2023-05-05T09:14:00Z">
        <w:r w:rsidR="009E2E1D">
          <w:t>Dubai</w:t>
        </w:r>
      </w:ins>
      <w:r w:rsidRPr="0075516F">
        <w:t>, 20</w:t>
      </w:r>
      <w:del w:id="23" w:author="CEPT" w:date="2023-05-05T09:14:00Z">
        <w:r w:rsidRPr="0075516F" w:rsidDel="009E2E1D">
          <w:delText>15</w:delText>
        </w:r>
      </w:del>
      <w:ins w:id="24" w:author="CEPT" w:date="2023-05-05T09:14:00Z">
        <w:r w:rsidR="009E2E1D">
          <w:t>23</w:t>
        </w:r>
      </w:ins>
      <w:r w:rsidRPr="0075516F">
        <w:t>),</w:t>
      </w:r>
    </w:p>
    <w:p w14:paraId="7DAAF84F" w14:textId="77777777" w:rsidR="004B3382" w:rsidRPr="0075516F" w:rsidRDefault="00DD586B" w:rsidP="004B3382">
      <w:pPr>
        <w:pStyle w:val="Call"/>
      </w:pPr>
      <w:r w:rsidRPr="0075516F">
        <w:t>considering</w:t>
      </w:r>
    </w:p>
    <w:p w14:paraId="2304EF6E" w14:textId="77777777" w:rsidR="004B3382" w:rsidRPr="0075516F" w:rsidRDefault="00DD586B" w:rsidP="004B3382">
      <w:r w:rsidRPr="0075516F">
        <w:rPr>
          <w:i/>
          <w:iCs/>
        </w:rPr>
        <w:t>a)</w:t>
      </w:r>
      <w:r w:rsidRPr="0075516F">
        <w:tab/>
        <w:t>that the ITU Radiocommunication Sector (ITU</w:t>
      </w:r>
      <w:r w:rsidRPr="0075516F">
        <w:noBreakHyphen/>
        <w:t>R) is responsible for defining the standard frequency and time signal service</w:t>
      </w:r>
      <w:ins w:id="25" w:author="CEPT" w:date="2023-05-05T09:14:00Z">
        <w:r w:rsidR="009E2E1D">
          <w:t xml:space="preserve"> (SFTS)</w:t>
        </w:r>
      </w:ins>
      <w:r w:rsidRPr="0075516F">
        <w:t xml:space="preserve"> and the standard frequency and time signal-satellite service</w:t>
      </w:r>
      <w:ins w:id="26" w:author="CEPT" w:date="2023-05-05T09:14:00Z">
        <w:r w:rsidR="009E2E1D">
          <w:t xml:space="preserve"> (SFTSS)</w:t>
        </w:r>
      </w:ins>
      <w:r w:rsidRPr="0075516F">
        <w:t xml:space="preserve"> for the dissemination of time signals via radiocommunication;</w:t>
      </w:r>
    </w:p>
    <w:p w14:paraId="0F6204D6" w14:textId="77777777" w:rsidR="004B3382" w:rsidRPr="0075516F" w:rsidRDefault="00DD586B" w:rsidP="004B3382">
      <w:r w:rsidRPr="0075516F">
        <w:rPr>
          <w:i/>
          <w:iCs/>
        </w:rPr>
        <w:t>b)</w:t>
      </w:r>
      <w:r w:rsidRPr="0075516F">
        <w:tab/>
        <w:t xml:space="preserve">that the International Bureau of Weights and Measures (BIPM) is responsible for establishing and maintaining the second of the International System of Units (SI) and </w:t>
      </w:r>
      <w:del w:id="27" w:author="CEPT" w:date="2023-05-05T09:14:00Z">
        <w:r w:rsidRPr="0075516F" w:rsidDel="009E2E1D">
          <w:delText xml:space="preserve">its dissemination through </w:delText>
        </w:r>
      </w:del>
      <w:r w:rsidRPr="0075516F">
        <w:t>the reference time scale</w:t>
      </w:r>
      <w:ins w:id="28" w:author="CEPT" w:date="2023-05-05T09:14:00Z">
        <w:r w:rsidR="009E2E1D">
          <w:t xml:space="preserve"> UTC with the</w:t>
        </w:r>
      </w:ins>
      <w:ins w:id="29" w:author="CEPT" w:date="2023-05-05T09:15:00Z">
        <w:r w:rsidR="009E2E1D">
          <w:t xml:space="preserve"> SI second as its scale unit</w:t>
        </w:r>
      </w:ins>
      <w:r w:rsidRPr="0075516F">
        <w:t>;</w:t>
      </w:r>
    </w:p>
    <w:p w14:paraId="3E605039" w14:textId="77777777" w:rsidR="004B3382" w:rsidRPr="0075516F" w:rsidRDefault="00DD586B" w:rsidP="004B3382">
      <w:r w:rsidRPr="0075516F">
        <w:rPr>
          <w:i/>
          <w:iCs/>
        </w:rPr>
        <w:t>c)</w:t>
      </w:r>
      <w:r w:rsidRPr="0075516F">
        <w:tab/>
        <w:t>that the definition of reference time scale and dissemination of time signals via radiocommunication systems are important for applications and equipment that require a time traceable to the reference time,</w:t>
      </w:r>
    </w:p>
    <w:p w14:paraId="0FF26351" w14:textId="77777777" w:rsidR="004B3382" w:rsidRPr="0075516F" w:rsidRDefault="00DD586B" w:rsidP="004B3382">
      <w:pPr>
        <w:pStyle w:val="Call"/>
      </w:pPr>
      <w:r w:rsidRPr="0075516F">
        <w:t>considering further</w:t>
      </w:r>
    </w:p>
    <w:p w14:paraId="60D8CE46" w14:textId="77777777" w:rsidR="004B3382" w:rsidRPr="0075516F" w:rsidRDefault="00DD586B" w:rsidP="004B3382">
      <w:r w:rsidRPr="0075516F">
        <w:rPr>
          <w:i/>
          <w:iCs/>
        </w:rPr>
        <w:t>a)</w:t>
      </w:r>
      <w:r w:rsidRPr="0075516F">
        <w:tab/>
        <w:t>that ITU</w:t>
      </w:r>
      <w:r w:rsidRPr="0075516F">
        <w:noBreakHyphen/>
        <w:t>R is an organization member of the Consultative Committee for Time and Frequency (CCTF) and participates in the General Conference on Weights and Measures (CGPM) as a</w:t>
      </w:r>
      <w:del w:id="30" w:author="CEPT" w:date="2023-05-05T09:15:00Z">
        <w:r w:rsidRPr="0075516F" w:rsidDel="009E2E1D">
          <w:delText>n</w:delText>
        </w:r>
      </w:del>
      <w:r w:rsidRPr="0075516F">
        <w:t xml:space="preserve"> </w:t>
      </w:r>
      <w:del w:id="31" w:author="CEPT" w:date="2023-05-05T09:15:00Z">
        <w:r w:rsidRPr="0075516F" w:rsidDel="009E2E1D">
          <w:delText>observer</w:delText>
        </w:r>
      </w:del>
      <w:ins w:id="32" w:author="CEPT" w:date="2023-05-05T09:15:00Z">
        <w:r w:rsidR="009E2E1D">
          <w:t>liaison</w:t>
        </w:r>
      </w:ins>
      <w:r w:rsidRPr="0075516F">
        <w:t>;</w:t>
      </w:r>
    </w:p>
    <w:p w14:paraId="786E47F1" w14:textId="77777777" w:rsidR="004B3382" w:rsidRPr="0075516F" w:rsidRDefault="00DD586B" w:rsidP="004B3382">
      <w:r w:rsidRPr="0075516F">
        <w:rPr>
          <w:i/>
          <w:iCs/>
        </w:rPr>
        <w:t>b)</w:t>
      </w:r>
      <w:r w:rsidRPr="0075516F">
        <w:tab/>
        <w:t>that BIPM is a Sector Member of ITU</w:t>
      </w:r>
      <w:r w:rsidRPr="0075516F">
        <w:noBreakHyphen/>
        <w:t>R and participates in the relevant activities of ITU</w:t>
      </w:r>
      <w:r w:rsidRPr="0075516F">
        <w:noBreakHyphen/>
        <w:t>R,</w:t>
      </w:r>
    </w:p>
    <w:p w14:paraId="39CAD3B3" w14:textId="77777777" w:rsidR="004B3382" w:rsidRPr="0075516F" w:rsidRDefault="00DD586B" w:rsidP="004B3382">
      <w:pPr>
        <w:pStyle w:val="Call"/>
      </w:pPr>
      <w:r w:rsidRPr="0075516F">
        <w:t>noting</w:t>
      </w:r>
    </w:p>
    <w:p w14:paraId="35284A47" w14:textId="77777777" w:rsidR="004B3382" w:rsidRPr="0075516F" w:rsidRDefault="00DD586B" w:rsidP="004B3382">
      <w:r w:rsidRPr="0075516F">
        <w:rPr>
          <w:i/>
          <w:iCs/>
        </w:rPr>
        <w:t>a)</w:t>
      </w:r>
      <w:r w:rsidRPr="0075516F">
        <w:tab/>
        <w:t xml:space="preserve">that the </w:t>
      </w:r>
      <w:del w:id="33" w:author="CEPT" w:date="2023-05-05T09:15:00Z">
        <w:r w:rsidRPr="0075516F" w:rsidDel="009E2E1D">
          <w:delText xml:space="preserve">international </w:delText>
        </w:r>
      </w:del>
      <w:r w:rsidRPr="0075516F">
        <w:t xml:space="preserve">reference time scale is the legal basis for time-keeping for many countries, and </w:t>
      </w:r>
      <w:del w:id="34" w:author="CEPT" w:date="2023-05-05T09:15:00Z">
        <w:r w:rsidRPr="0075516F" w:rsidDel="009E2E1D">
          <w:rPr>
            <w:i/>
          </w:rPr>
          <w:delText>de facto</w:delText>
        </w:r>
        <w:r w:rsidRPr="0075516F" w:rsidDel="009E2E1D">
          <w:delText xml:space="preserve"> </w:delText>
        </w:r>
      </w:del>
      <w:r w:rsidRPr="0075516F">
        <w:t>is the time</w:t>
      </w:r>
      <w:r>
        <w:t xml:space="preserve"> </w:t>
      </w:r>
      <w:r w:rsidRPr="0075516F">
        <w:t>scale used in the majority of countries;</w:t>
      </w:r>
    </w:p>
    <w:p w14:paraId="65B64DDF" w14:textId="77777777" w:rsidR="004B3382" w:rsidRPr="0075516F" w:rsidRDefault="00DD586B" w:rsidP="004B3382">
      <w:r w:rsidRPr="0075516F">
        <w:rPr>
          <w:i/>
          <w:iCs/>
        </w:rPr>
        <w:t>b)</w:t>
      </w:r>
      <w:r w:rsidRPr="0075516F">
        <w:tab/>
        <w:t>that disseminated time signals are used not only in telecommunications but also in many industries and practically all areas of human activities;</w:t>
      </w:r>
    </w:p>
    <w:p w14:paraId="1DD65A2D" w14:textId="77777777" w:rsidR="004B3382" w:rsidRPr="0075516F" w:rsidRDefault="00DD586B" w:rsidP="004B3382">
      <w:r w:rsidRPr="0075516F">
        <w:rPr>
          <w:i/>
          <w:iCs/>
        </w:rPr>
        <w:t>c)</w:t>
      </w:r>
      <w:r w:rsidRPr="0075516F">
        <w:tab/>
        <w:t>that time signals are disseminated by both wired communications covered by Recommendations of the ITU Telecommunication Standardization Sector (ITU-T) and by systems of different radiocommunication services (space and terrestrial), including the standard frequency and time signal service for which ITU</w:t>
      </w:r>
      <w:r w:rsidRPr="0075516F">
        <w:noBreakHyphen/>
        <w:t>R is responsible,</w:t>
      </w:r>
    </w:p>
    <w:p w14:paraId="434E34FB" w14:textId="77777777" w:rsidR="004B3382" w:rsidRPr="0075516F" w:rsidRDefault="00DD586B" w:rsidP="004B3382">
      <w:pPr>
        <w:pStyle w:val="Call"/>
      </w:pPr>
      <w:r w:rsidRPr="0075516F">
        <w:lastRenderedPageBreak/>
        <w:t>recognizing</w:t>
      </w:r>
    </w:p>
    <w:p w14:paraId="2A5369B6" w14:textId="77777777" w:rsidR="004B3382" w:rsidRPr="0075516F" w:rsidRDefault="00DD586B" w:rsidP="004B3382">
      <w:r w:rsidRPr="0075516F">
        <w:rPr>
          <w:i/>
          <w:iCs/>
        </w:rPr>
        <w:t>a)</w:t>
      </w:r>
      <w:r w:rsidRPr="0075516F">
        <w:tab/>
        <w:t>that No. </w:t>
      </w:r>
      <w:r w:rsidRPr="0075516F">
        <w:rPr>
          <w:b/>
          <w:bCs/>
        </w:rPr>
        <w:t>26.1</w:t>
      </w:r>
      <w:r w:rsidRPr="0075516F">
        <w:t xml:space="preserve"> states that: “Attention should be given to the extension of this service to those areas of the world not adequately served”;</w:t>
      </w:r>
    </w:p>
    <w:p w14:paraId="5D0B2D81" w14:textId="77777777" w:rsidR="004B3382" w:rsidRPr="0075516F" w:rsidRDefault="00DD586B" w:rsidP="004B3382">
      <w:r w:rsidRPr="0075516F">
        <w:rPr>
          <w:i/>
          <w:iCs/>
        </w:rPr>
        <w:t>b)</w:t>
      </w:r>
      <w:r w:rsidRPr="0075516F">
        <w:tab/>
        <w:t>that No. </w:t>
      </w:r>
      <w:r w:rsidRPr="0075516F">
        <w:rPr>
          <w:b/>
          <w:bCs/>
        </w:rPr>
        <w:t>26.6</w:t>
      </w:r>
      <w:r w:rsidRPr="0075516F">
        <w:t xml:space="preserve"> states that: “In selecting the technical characteristics of standard frequency and time signal transmissions, administrations shall be guided by the relevant ITU</w:t>
      </w:r>
      <w:r w:rsidRPr="0075516F">
        <w:noBreakHyphen/>
        <w:t>R Recommendations”;</w:t>
      </w:r>
    </w:p>
    <w:p w14:paraId="10DD8528" w14:textId="77777777" w:rsidR="004B3382" w:rsidRDefault="00DD586B" w:rsidP="004B3382">
      <w:pPr>
        <w:rPr>
          <w:i/>
          <w:iCs/>
        </w:rPr>
      </w:pPr>
      <w:r>
        <w:rPr>
          <w:i/>
          <w:iCs/>
        </w:rPr>
        <w:br w:type="page"/>
      </w:r>
    </w:p>
    <w:p w14:paraId="1D4A1A76" w14:textId="77777777" w:rsidR="004B3382" w:rsidRPr="0075516F" w:rsidRDefault="00DD586B" w:rsidP="004B3382">
      <w:r w:rsidRPr="0075516F">
        <w:rPr>
          <w:i/>
          <w:iCs/>
        </w:rPr>
        <w:lastRenderedPageBreak/>
        <w:t>c)</w:t>
      </w:r>
      <w:r w:rsidRPr="0075516F">
        <w:tab/>
        <w:t xml:space="preserve">that the current definition of the </w:t>
      </w:r>
      <w:del w:id="35" w:author="CEPT" w:date="2023-05-05T09:15:00Z">
        <w:r w:rsidRPr="0075516F" w:rsidDel="009E2E1D">
          <w:delText xml:space="preserve">international </w:delText>
        </w:r>
      </w:del>
      <w:r w:rsidRPr="0075516F">
        <w:t>reference time scale UTC resulted from work completed in 19</w:t>
      </w:r>
      <w:r>
        <w:t>70</w:t>
      </w:r>
      <w:r w:rsidRPr="0075516F">
        <w:t xml:space="preserve"> by the International Radio Consultative Committee (CCIR) of ITU, in full cooperation with CGPM;</w:t>
      </w:r>
    </w:p>
    <w:p w14:paraId="3EE5ECEB" w14:textId="77777777" w:rsidR="004B3382" w:rsidRPr="0075516F" w:rsidRDefault="00DD586B" w:rsidP="004B3382">
      <w:r w:rsidRPr="0075516F">
        <w:rPr>
          <w:i/>
          <w:iCs/>
        </w:rPr>
        <w:t>d)</w:t>
      </w:r>
      <w:r w:rsidRPr="0075516F">
        <w:tab/>
        <w:t>that the ITU World Administrative Radio Conference 1979 (WARC-79) included UTC in the Radio Regulations, and since then UTC, as “strongly endorsed” in Resolution 5 of CGPM (1975), has been used as the main time scale for telecommunication networks (wired and wireless) and for other time-related applications and equipment</w:t>
      </w:r>
      <w:del w:id="36" w:author="CEPT" w:date="2023-05-05T09:15:00Z">
        <w:r w:rsidRPr="0075516F" w:rsidDel="009E2E1D">
          <w:delText>,</w:delText>
        </w:r>
      </w:del>
    </w:p>
    <w:p w14:paraId="15BEDB3A" w14:textId="77777777" w:rsidR="009E2E1D" w:rsidRPr="00AA41AE" w:rsidRDefault="009E2E1D" w:rsidP="009E2E1D">
      <w:pPr>
        <w:rPr>
          <w:ins w:id="37" w:author="CEPT" w:date="2023-05-05T09:16:00Z"/>
        </w:rPr>
      </w:pPr>
      <w:ins w:id="38" w:author="CEPT" w:date="2023-05-05T09:16:00Z">
        <w:r w:rsidRPr="00AA41AE">
          <w:rPr>
            <w:i/>
            <w:iCs/>
          </w:rPr>
          <w:t>e)</w:t>
        </w:r>
        <w:r w:rsidRPr="00AA41AE">
          <w:tab/>
          <w:t>that in 2020 a Memorandum of Understanding was signed between the BIPM and the ITU concerning the expertise of each organization;</w:t>
        </w:r>
      </w:ins>
    </w:p>
    <w:p w14:paraId="55ECEA1B" w14:textId="77777777" w:rsidR="009E2E1D" w:rsidRPr="00AA41AE" w:rsidRDefault="009E2E1D" w:rsidP="009E2E1D">
      <w:pPr>
        <w:rPr>
          <w:ins w:id="39" w:author="CEPT" w:date="2023-05-05T09:16:00Z"/>
        </w:rPr>
      </w:pPr>
      <w:ins w:id="40" w:author="CEPT" w:date="2023-05-05T09:16:00Z">
        <w:r w:rsidRPr="00AA41AE">
          <w:rPr>
            <w:i/>
            <w:iCs/>
          </w:rPr>
          <w:t>f)</w:t>
        </w:r>
        <w:r w:rsidRPr="00AA41AE">
          <w:tab/>
          <w:t>that Resolution 2 (2018) of the 26</w:t>
        </w:r>
        <w:r w:rsidRPr="00AA41AE">
          <w:rPr>
            <w:vertAlign w:val="superscript"/>
          </w:rPr>
          <w:t>th</w:t>
        </w:r>
        <w:r w:rsidRPr="00AA41AE">
          <w:t xml:space="preserve"> CGPM confirms that UTC, produced by the BIPM, is the only recommended time scale for international reference and the basis of civil time in most countries;</w:t>
        </w:r>
      </w:ins>
    </w:p>
    <w:p w14:paraId="7CDDE3D3" w14:textId="77777777" w:rsidR="009E2E1D" w:rsidRPr="00AA41AE" w:rsidRDefault="009E2E1D" w:rsidP="009E2E1D">
      <w:pPr>
        <w:rPr>
          <w:ins w:id="41" w:author="CEPT" w:date="2023-05-05T09:16:00Z"/>
        </w:rPr>
      </w:pPr>
      <w:ins w:id="42" w:author="CEPT" w:date="2023-05-05T09:16:00Z">
        <w:r w:rsidRPr="00AA41AE">
          <w:rPr>
            <w:i/>
            <w:iCs/>
          </w:rPr>
          <w:t>g)</w:t>
        </w:r>
        <w:r w:rsidRPr="00AA41AE">
          <w:tab/>
          <w:t>that Resolution 4 (2022) of the 27</w:t>
        </w:r>
        <w:r w:rsidRPr="00AA41AE">
          <w:rPr>
            <w:vertAlign w:val="superscript"/>
          </w:rPr>
          <w:t>th</w:t>
        </w:r>
        <w:r w:rsidRPr="00AA41AE">
          <w:t xml:space="preserve"> CGPM decided that the maximum value for the allowed difference (UT1-UTC) will be increased in, or before, 2035;</w:t>
        </w:r>
      </w:ins>
    </w:p>
    <w:p w14:paraId="677A0392" w14:textId="77777777" w:rsidR="009E2E1D" w:rsidRPr="00AA41AE" w:rsidRDefault="009E2E1D" w:rsidP="009E2E1D">
      <w:pPr>
        <w:rPr>
          <w:ins w:id="43" w:author="CEPT" w:date="2023-05-05T09:16:00Z"/>
        </w:rPr>
      </w:pPr>
      <w:ins w:id="44" w:author="CEPT" w:date="2023-05-05T09:16:00Z">
        <w:r w:rsidRPr="00AA41AE">
          <w:rPr>
            <w:i/>
            <w:iCs/>
          </w:rPr>
          <w:t>h)</w:t>
        </w:r>
        <w:r w:rsidRPr="00AA41AE">
          <w:tab/>
          <w:t xml:space="preserve">that the various aspects of current and potential future reference time scales, including their impacts and applications are covered by Report ITU-R </w:t>
        </w:r>
        <w:r w:rsidRPr="00AA41AE">
          <w:rPr>
            <w:color w:val="0000FF"/>
            <w:u w:val="single"/>
          </w:rPr>
          <w:t>TF.2511,</w:t>
        </w:r>
      </w:ins>
    </w:p>
    <w:p w14:paraId="4EE7E3DC" w14:textId="77777777" w:rsidR="004B3382" w:rsidRPr="0075516F" w:rsidRDefault="00DD586B" w:rsidP="004B3382">
      <w:pPr>
        <w:pStyle w:val="Call"/>
      </w:pPr>
      <w:r w:rsidRPr="0075516F">
        <w:t>resolves to invite the ITU Radiocommunication Sector</w:t>
      </w:r>
    </w:p>
    <w:p w14:paraId="311D5760" w14:textId="77777777" w:rsidR="004B3382" w:rsidRPr="0075516F" w:rsidRDefault="00DD586B" w:rsidP="004B3382">
      <w:r w:rsidRPr="0075516F">
        <w:t>1</w:t>
      </w:r>
      <w:r w:rsidRPr="0075516F">
        <w:tab/>
        <w:t xml:space="preserve">to </w:t>
      </w:r>
      <w:del w:id="45" w:author="CEPT" w:date="2023-05-05T09:16:00Z">
        <w:r w:rsidRPr="0075516F" w:rsidDel="009E2E1D">
          <w:delText xml:space="preserve">strengthen </w:delText>
        </w:r>
      </w:del>
      <w:ins w:id="46" w:author="CEPT" w:date="2023-05-05T09:16:00Z">
        <w:r w:rsidR="009E2E1D">
          <w:t>further pursue</w:t>
        </w:r>
        <w:r w:rsidR="009E2E1D" w:rsidRPr="0075516F">
          <w:t xml:space="preserve"> </w:t>
        </w:r>
      </w:ins>
      <w:r w:rsidRPr="0075516F">
        <w:t xml:space="preserve">the cooperation between </w:t>
      </w:r>
      <w:del w:id="47" w:author="CEPT" w:date="2023-05-05T09:16:00Z">
        <w:r w:rsidRPr="0075516F" w:rsidDel="009E2E1D">
          <w:delText>ITU</w:delText>
        </w:r>
        <w:r w:rsidRPr="0075516F" w:rsidDel="009E2E1D">
          <w:noBreakHyphen/>
          <w:delText xml:space="preserve">R and </w:delText>
        </w:r>
      </w:del>
      <w:r w:rsidRPr="0075516F">
        <w:t xml:space="preserve">BIPM, the International Committee for Weights and Measures (CIPM), </w:t>
      </w:r>
      <w:ins w:id="48" w:author="CEPT" w:date="2023-05-05T09:16:00Z">
        <w:r w:rsidR="009E2E1D">
          <w:t xml:space="preserve">the </w:t>
        </w:r>
      </w:ins>
      <w:r w:rsidRPr="0075516F">
        <w:t xml:space="preserve">CGPM, </w:t>
      </w:r>
      <w:ins w:id="49" w:author="CEPT" w:date="2023-05-05T09:17:00Z">
        <w:r w:rsidR="009E2E1D" w:rsidRPr="00AA41AE">
          <w:t xml:space="preserve">the International Earth Rotation and Reference Systems Service (IERS), the International Union of Geodesy and Geophysics (IUGG), the International Union of Radio Science (URSI), the International Organization for Standardization (ISO), the International Astronomical Union (IAU), as well as other relevant organizations, such as (but not limited to) the Institute of Electrical and Electrotechnical Engineers (IEEE) and the Internet Engineering Task Force (IETF), </w:t>
        </w:r>
      </w:ins>
      <w:del w:id="50" w:author="CEPT" w:date="2023-05-10T09:47:00Z">
        <w:r w:rsidRPr="0075516F" w:rsidDel="00DE4D00">
          <w:delText xml:space="preserve">as well as other relevant organizations, </w:delText>
        </w:r>
      </w:del>
      <w:ins w:id="51" w:author="CEPT" w:date="2023-05-05T09:17:00Z">
        <w:r w:rsidR="009E2E1D" w:rsidRPr="00AA41AE">
          <w:t xml:space="preserve">concerned industries and user groups </w:t>
        </w:r>
      </w:ins>
      <w:r w:rsidRPr="0075516F">
        <w:t>and to carry out a dialogue concerning the expertise of each organization;</w:t>
      </w:r>
    </w:p>
    <w:p w14:paraId="4DADB94B" w14:textId="77777777" w:rsidR="004B3382" w:rsidRPr="0075516F" w:rsidDel="009E2E1D" w:rsidRDefault="00DD586B" w:rsidP="004B3382">
      <w:pPr>
        <w:rPr>
          <w:del w:id="52" w:author="CEPT" w:date="2023-05-05T09:17:00Z"/>
        </w:rPr>
      </w:pPr>
      <w:del w:id="53" w:author="CEPT" w:date="2023-05-05T09:17:00Z">
        <w:r w:rsidRPr="0075516F" w:rsidDel="009E2E1D">
          <w:delText>2</w:delText>
        </w:r>
        <w:r w:rsidRPr="0075516F" w:rsidDel="009E2E1D">
          <w:tab/>
          <w:delText>to further and more widely study in cooperation with the relevant international organizations, concerned industries and user groups, through the participation of the membership, the various aspects of current and potential future reference time scales, including their impacts and applications;</w:delText>
        </w:r>
      </w:del>
    </w:p>
    <w:p w14:paraId="1CAA4DA9" w14:textId="77777777" w:rsidR="004B3382" w:rsidRPr="0075516F" w:rsidRDefault="00DD586B" w:rsidP="004B3382">
      <w:del w:id="54" w:author="CEPT" w:date="2023-05-05T09:17:00Z">
        <w:r w:rsidRPr="0075516F" w:rsidDel="009E2E1D">
          <w:delText>3</w:delText>
        </w:r>
      </w:del>
      <w:ins w:id="55" w:author="CEPT" w:date="2023-05-05T09:17:00Z">
        <w:r w:rsidR="009E2E1D">
          <w:t>2</w:t>
        </w:r>
      </w:ins>
      <w:r w:rsidRPr="0075516F">
        <w:tab/>
        <w:t xml:space="preserve">to </w:t>
      </w:r>
      <w:del w:id="56" w:author="CEPT" w:date="2023-05-05T09:18:00Z">
        <w:r w:rsidRPr="0075516F" w:rsidDel="009E2E1D">
          <w:delText>provide advice on</w:delText>
        </w:r>
      </w:del>
      <w:ins w:id="57" w:author="CEPT" w:date="2023-05-05T09:18:00Z">
        <w:r w:rsidR="009E2E1D">
          <w:t>further study</w:t>
        </w:r>
      </w:ins>
      <w:r w:rsidRPr="0075516F">
        <w:t xml:space="preserve"> the content and structure of time signals to be disseminated by radiocommunication systems, </w:t>
      </w:r>
      <w:ins w:id="58" w:author="CEPT" w:date="2023-05-05T09:18:00Z">
        <w:r w:rsidR="009E2E1D">
          <w:t xml:space="preserve">including wired technologies </w:t>
        </w:r>
      </w:ins>
      <w:r w:rsidRPr="0075516F">
        <w:t>using the combined expertise of the relevant organizations;</w:t>
      </w:r>
    </w:p>
    <w:p w14:paraId="4C7216F3" w14:textId="77777777" w:rsidR="004B3382" w:rsidRPr="0075516F" w:rsidRDefault="00DD586B" w:rsidP="004B3382">
      <w:del w:id="59" w:author="CEPT" w:date="2023-05-05T09:18:00Z">
        <w:r w:rsidRPr="0075516F" w:rsidDel="009E2E1D">
          <w:delText>4</w:delText>
        </w:r>
      </w:del>
      <w:ins w:id="60" w:author="CEPT" w:date="2023-05-05T09:18:00Z">
        <w:r w:rsidR="009E2E1D">
          <w:t>3</w:t>
        </w:r>
      </w:ins>
      <w:r w:rsidRPr="0075516F">
        <w:tab/>
        <w:t>to prepare one or more reports containing the results of studies that should include one or more proposals to determine the reference time scale and address other issues mentioned in 1</w:t>
      </w:r>
      <w:del w:id="61" w:author="CEPT" w:date="2023-05-05T09:18:00Z">
        <w:r w:rsidRPr="0075516F" w:rsidDel="009E2E1D">
          <w:delText>,</w:delText>
        </w:r>
      </w:del>
      <w:ins w:id="62" w:author="CEPT" w:date="2023-05-05T09:18:00Z">
        <w:r w:rsidR="009E2E1D">
          <w:t xml:space="preserve"> and</w:t>
        </w:r>
      </w:ins>
      <w:r w:rsidRPr="0075516F">
        <w:t xml:space="preserve"> 2 </w:t>
      </w:r>
      <w:del w:id="63" w:author="CEPT" w:date="2023-05-05T09:18:00Z">
        <w:r w:rsidRPr="0075516F" w:rsidDel="009E2E1D">
          <w:delText>and 3</w:delText>
        </w:r>
      </w:del>
      <w:r w:rsidRPr="0075516F">
        <w:t xml:space="preserve"> above,</w:t>
      </w:r>
    </w:p>
    <w:p w14:paraId="4FE737DA" w14:textId="77777777" w:rsidR="004B3382" w:rsidRPr="0075516F" w:rsidRDefault="00DD586B" w:rsidP="004B3382">
      <w:pPr>
        <w:pStyle w:val="Call"/>
      </w:pPr>
      <w:r w:rsidRPr="0075516F">
        <w:t>resolves</w:t>
      </w:r>
    </w:p>
    <w:p w14:paraId="74567C49" w14:textId="77777777" w:rsidR="009E2E1D" w:rsidRPr="00AA41AE" w:rsidRDefault="009E2E1D" w:rsidP="009E2E1D">
      <w:pPr>
        <w:rPr>
          <w:ins w:id="64" w:author="CEPT" w:date="2023-05-05T09:18:00Z"/>
        </w:rPr>
      </w:pPr>
      <w:ins w:id="65" w:author="CEPT" w:date="2023-05-05T09:18:00Z">
        <w:r w:rsidRPr="00AA41AE">
          <w:t>1</w:t>
        </w:r>
        <w:r w:rsidRPr="00AA41AE">
          <w:tab/>
          <w:t>that the definition and the properties of the reference time scale is not a task related to spectrum regulation within the ITU-R, as already noted in Resolution 2 (2018) of the 26</w:t>
        </w:r>
        <w:r w:rsidRPr="00AA41AE">
          <w:rPr>
            <w:vertAlign w:val="superscript"/>
          </w:rPr>
          <w:t>th</w:t>
        </w:r>
        <w:r w:rsidRPr="00AA41AE">
          <w:t xml:space="preserve"> CGPM;</w:t>
        </w:r>
      </w:ins>
    </w:p>
    <w:p w14:paraId="34EAF169" w14:textId="77777777" w:rsidR="009E2E1D" w:rsidRPr="00AA41AE" w:rsidRDefault="009E2E1D" w:rsidP="009E2E1D">
      <w:pPr>
        <w:rPr>
          <w:ins w:id="66" w:author="CEPT" w:date="2023-05-05T09:18:00Z"/>
        </w:rPr>
      </w:pPr>
      <w:ins w:id="67" w:author="CEPT" w:date="2023-05-05T09:18:00Z">
        <w:r w:rsidRPr="00AA41AE">
          <w:t>2</w:t>
        </w:r>
        <w:r w:rsidRPr="00AA41AE">
          <w:tab/>
          <w:t>that the ITU-R continues to be responsible for the definition of the formats of the time signals and their distribution via SFTS and SFTSS, being framed by an update of Recommendation ITU-R TF.460;</w:t>
        </w:r>
      </w:ins>
    </w:p>
    <w:p w14:paraId="343C0A68" w14:textId="77777777" w:rsidR="004B3382" w:rsidRPr="0075516F" w:rsidRDefault="009E2E1D" w:rsidP="004B3382">
      <w:ins w:id="68" w:author="CEPT" w:date="2023-05-05T09:19:00Z">
        <w:r>
          <w:t>3</w:t>
        </w:r>
        <w:r>
          <w:tab/>
        </w:r>
      </w:ins>
      <w:r w:rsidR="00DD586B" w:rsidRPr="0075516F">
        <w:t xml:space="preserve">that until </w:t>
      </w:r>
      <w:ins w:id="69" w:author="CEPT" w:date="2023-05-05T09:19:00Z">
        <w:r w:rsidRPr="00AA41AE">
          <w:t xml:space="preserve">a related decision of the CGPM – see </w:t>
        </w:r>
        <w:r w:rsidRPr="00AA41AE">
          <w:rPr>
            <w:i/>
          </w:rPr>
          <w:t>recognizing g)</w:t>
        </w:r>
      </w:ins>
      <w:del w:id="70" w:author="CEPT" w:date="2023-05-05T09:19:00Z">
        <w:r w:rsidR="00DD586B" w:rsidRPr="0075516F" w:rsidDel="009E2E1D">
          <w:delText>WRC</w:delText>
        </w:r>
        <w:r w:rsidR="00DD586B" w:rsidRPr="0075516F" w:rsidDel="009E2E1D">
          <w:noBreakHyphen/>
          <w:delText>23</w:delText>
        </w:r>
      </w:del>
      <w:r w:rsidR="00DD586B" w:rsidRPr="0075516F">
        <w:t xml:space="preserve">, UTC as </w:t>
      </w:r>
      <w:del w:id="71" w:author="CEPT" w:date="2023-05-05T09:19:00Z">
        <w:r w:rsidR="00DD586B" w:rsidRPr="0075516F" w:rsidDel="009E2E1D">
          <w:delText xml:space="preserve">described </w:delText>
        </w:r>
      </w:del>
      <w:ins w:id="72" w:author="CEPT" w:date="2023-05-05T09:19:00Z">
        <w:r>
          <w:t>referenced</w:t>
        </w:r>
        <w:r w:rsidRPr="0075516F">
          <w:t xml:space="preserve"> </w:t>
        </w:r>
      </w:ins>
      <w:r w:rsidR="00DD586B" w:rsidRPr="0075516F">
        <w:t>in Recommendation ITU</w:t>
      </w:r>
      <w:r w:rsidR="00DD586B" w:rsidRPr="0075516F">
        <w:noBreakHyphen/>
        <w:t>R TF.460</w:t>
      </w:r>
      <w:r w:rsidR="00DD586B" w:rsidRPr="0075516F">
        <w:noBreakHyphen/>
        <w:t>6 shall continue to apply,</w:t>
      </w:r>
      <w:del w:id="73" w:author="CEPT" w:date="2023-05-05T09:19:00Z">
        <w:r w:rsidR="00DD586B" w:rsidRPr="0075516F" w:rsidDel="009E2E1D">
          <w:delText xml:space="preserve"> and for most </w:delText>
        </w:r>
        <w:r w:rsidR="00DD586B" w:rsidRPr="0075516F" w:rsidDel="009E2E1D">
          <w:lastRenderedPageBreak/>
          <w:delText>practical purposes associated with the Radio Regulations, UTC is equivalent to mean solar time at the prime meridian (0° longitude), formerly expressed in GMT,</w:delText>
        </w:r>
      </w:del>
    </w:p>
    <w:p w14:paraId="7E6819A2" w14:textId="77777777" w:rsidR="004B3382" w:rsidRPr="0075516F" w:rsidDel="009E2E1D" w:rsidRDefault="00DD586B" w:rsidP="004B3382">
      <w:pPr>
        <w:pStyle w:val="Call"/>
        <w:rPr>
          <w:del w:id="74" w:author="CEPT" w:date="2023-05-05T09:20:00Z"/>
        </w:rPr>
      </w:pPr>
      <w:del w:id="75" w:author="CEPT" w:date="2023-05-05T09:20:00Z">
        <w:r w:rsidRPr="0075516F" w:rsidDel="009E2E1D">
          <w:delText>instructs the Director of the Radiocommunication Bureau</w:delText>
        </w:r>
      </w:del>
    </w:p>
    <w:p w14:paraId="7AAC6498" w14:textId="77777777" w:rsidR="004B3382" w:rsidRPr="0075516F" w:rsidDel="009E2E1D" w:rsidRDefault="00DD586B" w:rsidP="004B3382">
      <w:pPr>
        <w:rPr>
          <w:del w:id="76" w:author="CEPT" w:date="2023-05-05T09:20:00Z"/>
        </w:rPr>
      </w:pPr>
      <w:del w:id="77" w:author="CEPT" w:date="2023-05-05T09:20:00Z">
        <w:r w:rsidRPr="0075516F" w:rsidDel="009E2E1D">
          <w:delText>1</w:delText>
        </w:r>
        <w:r w:rsidRPr="0075516F" w:rsidDel="009E2E1D">
          <w:tab/>
          <w:delText xml:space="preserve">to invite the relevant international organizations such as the International Maritime Organization (IMO), the International Civil Aviation Organization (ICAO), CGPM, CIPM, BIPM, the International Earth Rotation and Reference Systems Service (IERS), the International Union of Geodesy and Geophysics (IUGG), the International Union of Radio Science (URSI), the International Organization for Standardization (ISO), the World Meteorological Organization (WMO) and the International Astronomical Union (IAU) to participate in the work mentioned in </w:delText>
        </w:r>
        <w:r w:rsidRPr="0075516F" w:rsidDel="009E2E1D">
          <w:rPr>
            <w:i/>
          </w:rPr>
          <w:delText>resolves to invite the ITU Radiocommunication Sector</w:delText>
        </w:r>
        <w:r w:rsidRPr="0075516F" w:rsidDel="009E2E1D">
          <w:delText xml:space="preserve">; </w:delText>
        </w:r>
      </w:del>
    </w:p>
    <w:p w14:paraId="429C0817" w14:textId="77777777" w:rsidR="004B3382" w:rsidRPr="0075516F" w:rsidDel="009E2E1D" w:rsidRDefault="00DD586B" w:rsidP="004B3382">
      <w:pPr>
        <w:rPr>
          <w:del w:id="78" w:author="CEPT" w:date="2023-05-05T09:20:00Z"/>
        </w:rPr>
      </w:pPr>
      <w:del w:id="79" w:author="CEPT" w:date="2023-05-05T09:20:00Z">
        <w:r w:rsidRPr="0075516F" w:rsidDel="009E2E1D">
          <w:delText>2</w:delText>
        </w:r>
        <w:r w:rsidRPr="0075516F" w:rsidDel="009E2E1D">
          <w:tab/>
          <w:delText xml:space="preserve">to report on the progress of this </w:delText>
        </w:r>
        <w:r w:rsidDel="009E2E1D">
          <w:delText>R</w:delText>
        </w:r>
        <w:r w:rsidRPr="0075516F" w:rsidDel="009E2E1D">
          <w:delText>esolution to WRC</w:delText>
        </w:r>
        <w:r w:rsidRPr="0075516F" w:rsidDel="009E2E1D">
          <w:noBreakHyphen/>
          <w:delText>23,</w:delText>
        </w:r>
      </w:del>
    </w:p>
    <w:p w14:paraId="76EF3158" w14:textId="77777777" w:rsidR="004B3382" w:rsidRPr="0075516F" w:rsidDel="009E2E1D" w:rsidRDefault="00DD586B" w:rsidP="004B3382">
      <w:pPr>
        <w:pStyle w:val="Call"/>
        <w:rPr>
          <w:del w:id="80" w:author="CEPT" w:date="2023-05-05T09:20:00Z"/>
        </w:rPr>
      </w:pPr>
      <w:del w:id="81" w:author="CEPT" w:date="2023-05-05T09:20:00Z">
        <w:r w:rsidRPr="0075516F" w:rsidDel="009E2E1D">
          <w:delText>invites the Director of the Telecommunication Development Bureau</w:delText>
        </w:r>
      </w:del>
    </w:p>
    <w:p w14:paraId="5144F8C0" w14:textId="77777777" w:rsidR="004B3382" w:rsidRPr="0075516F" w:rsidDel="009E2E1D" w:rsidRDefault="00DD586B" w:rsidP="004B3382">
      <w:pPr>
        <w:rPr>
          <w:del w:id="82" w:author="CEPT" w:date="2023-05-05T09:20:00Z"/>
        </w:rPr>
      </w:pPr>
      <w:del w:id="83" w:author="CEPT" w:date="2023-05-05T09:20:00Z">
        <w:r w:rsidRPr="0075516F" w:rsidDel="009E2E1D">
          <w:delText>to assist the participation of developing countries in meetings, within approved budgetary resources,</w:delText>
        </w:r>
      </w:del>
    </w:p>
    <w:p w14:paraId="5E07BA49" w14:textId="77777777" w:rsidR="004B3382" w:rsidRPr="0075516F" w:rsidRDefault="00DD586B" w:rsidP="004B3382">
      <w:pPr>
        <w:pStyle w:val="Call"/>
      </w:pPr>
      <w:r w:rsidRPr="0075516F">
        <w:t>invites administrations</w:t>
      </w:r>
    </w:p>
    <w:p w14:paraId="698268DF" w14:textId="77777777" w:rsidR="004B3382" w:rsidRPr="0075516F" w:rsidRDefault="00DD586B" w:rsidP="004B3382">
      <w:r w:rsidRPr="0075516F">
        <w:t>to participate in the studies by submitting contributions to ITU-R,</w:t>
      </w:r>
    </w:p>
    <w:p w14:paraId="4AFE117F" w14:textId="77777777" w:rsidR="004B3382" w:rsidRPr="0075516F" w:rsidRDefault="00DD586B" w:rsidP="004B3382">
      <w:pPr>
        <w:pStyle w:val="Call"/>
      </w:pPr>
      <w:r w:rsidRPr="0075516F">
        <w:t>instructs the Secretary-General</w:t>
      </w:r>
    </w:p>
    <w:p w14:paraId="0FF210DA" w14:textId="77777777" w:rsidR="004B3382" w:rsidRDefault="00DD586B" w:rsidP="004B3382">
      <w:r w:rsidRPr="0075516F">
        <w:t xml:space="preserve">to bring this </w:t>
      </w:r>
      <w:r>
        <w:t>R</w:t>
      </w:r>
      <w:r w:rsidRPr="0075516F">
        <w:t>esolution to the attention of IMO, ICAO, CGPM, CIPM, BIPM, IERS, IUGG, URSI, ISO, WMO</w:t>
      </w:r>
      <w:ins w:id="84" w:author="CEPT" w:date="2023-05-05T09:20:00Z">
        <w:r w:rsidR="009E2E1D">
          <w:t>,</w:t>
        </w:r>
      </w:ins>
      <w:r w:rsidRPr="0075516F">
        <w:t xml:space="preserve"> </w:t>
      </w:r>
      <w:del w:id="85" w:author="CEPT" w:date="2023-05-05T09:20:00Z">
        <w:r w:rsidRPr="0075516F" w:rsidDel="009E2E1D">
          <w:delText xml:space="preserve">and </w:delText>
        </w:r>
      </w:del>
      <w:r w:rsidRPr="0075516F">
        <w:t>IAU</w:t>
      </w:r>
      <w:ins w:id="86" w:author="CEPT" w:date="2023-05-05T09:20:00Z">
        <w:r w:rsidR="009E2E1D">
          <w:t>, IEEE and IETF</w:t>
        </w:r>
      </w:ins>
      <w:r w:rsidRPr="0075516F">
        <w:t>.</w:t>
      </w:r>
    </w:p>
    <w:p w14:paraId="547D3B42" w14:textId="5EC2EEE6" w:rsidR="001A387A" w:rsidRDefault="00DD586B">
      <w:pPr>
        <w:pStyle w:val="Reasons"/>
      </w:pPr>
      <w:r>
        <w:rPr>
          <w:b/>
        </w:rPr>
        <w:t>Reasons:</w:t>
      </w:r>
      <w:r>
        <w:tab/>
      </w:r>
      <w:r w:rsidR="009E2E1D" w:rsidRPr="00AA41AE">
        <w:t xml:space="preserve">The work and decisions of the CGPM (Resolution 2 of 2018 and Resolution </w:t>
      </w:r>
      <w:r w:rsidR="003E5A1A">
        <w:t>4</w:t>
      </w:r>
      <w:r w:rsidR="003E5A1A" w:rsidRPr="00AA41AE">
        <w:t xml:space="preserve"> </w:t>
      </w:r>
      <w:r w:rsidR="009E2E1D" w:rsidRPr="00AA41AE">
        <w:t>of 2022), but also the content and aim of the Memorandum of Understanding between BIPM and ITU (2020) need to be reflected in this Resolution, dealing with the reference time scale and its dissemination by the ITU.</w:t>
      </w:r>
    </w:p>
    <w:sectPr w:rsidR="001A387A">
      <w:headerReference w:type="default" r:id="rId14"/>
      <w:footerReference w:type="even" r:id="rId15"/>
      <w:footerReference w:type="default" r:id="rId16"/>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1AF5E" w14:textId="77777777" w:rsidR="00BD5BE5" w:rsidRDefault="00BD5BE5">
      <w:r>
        <w:separator/>
      </w:r>
    </w:p>
  </w:endnote>
  <w:endnote w:type="continuationSeparator" w:id="0">
    <w:p w14:paraId="21981BDD" w14:textId="77777777" w:rsidR="00BD5BE5" w:rsidRDefault="00BD5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3317D" w14:textId="77777777" w:rsidR="004B3382" w:rsidRDefault="004B3382">
    <w:pPr>
      <w:framePr w:wrap="around" w:vAnchor="text" w:hAnchor="margin" w:xAlign="right" w:y="1"/>
    </w:pPr>
    <w:r>
      <w:fldChar w:fldCharType="begin"/>
    </w:r>
    <w:r>
      <w:instrText xml:space="preserve">PAGE  </w:instrText>
    </w:r>
    <w:r>
      <w:fldChar w:fldCharType="end"/>
    </w:r>
  </w:p>
  <w:p w14:paraId="074E43FB" w14:textId="0A2E4005" w:rsidR="004B3382" w:rsidRPr="0041348E" w:rsidRDefault="004B3382">
    <w:pPr>
      <w:ind w:right="360"/>
      <w:rPr>
        <w:lang w:val="en-US"/>
      </w:rPr>
    </w:pPr>
    <w:r>
      <w:fldChar w:fldCharType="begin"/>
    </w:r>
    <w:r w:rsidRPr="0041348E">
      <w:rPr>
        <w:lang w:val="en-US"/>
      </w:rPr>
      <w:instrText xml:space="preserve"> FILENAME \p  \* MERGEFORMAT </w:instrText>
    </w:r>
    <w:r>
      <w:fldChar w:fldCharType="separate"/>
    </w:r>
    <w:r>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2F6E6F">
      <w:rPr>
        <w:noProof/>
      </w:rPr>
      <w:t>25.05.23</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9D54B" w14:textId="77777777" w:rsidR="004B3382" w:rsidRDefault="004B3382" w:rsidP="009B1EA1">
    <w:pPr>
      <w:pStyle w:val="Pieddepage"/>
    </w:pPr>
    <w:r>
      <w:fldChar w:fldCharType="begin"/>
    </w:r>
    <w:r w:rsidRPr="0041348E">
      <w:rPr>
        <w:lang w:val="en-US"/>
      </w:rPr>
      <w:instrText xml:space="preserve"> FILENAME \p  \* MERGEFORMAT </w:instrText>
    </w:r>
    <w:r>
      <w:fldChar w:fldCharType="separate"/>
    </w:r>
    <w:r>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AD62B" w14:textId="77777777" w:rsidR="00BD5BE5" w:rsidRDefault="00BD5BE5">
      <w:r>
        <w:rPr>
          <w:b/>
        </w:rPr>
        <w:t>_______________</w:t>
      </w:r>
    </w:p>
  </w:footnote>
  <w:footnote w:type="continuationSeparator" w:id="0">
    <w:p w14:paraId="0D088B6F" w14:textId="77777777" w:rsidR="00BD5BE5" w:rsidRDefault="00BD5B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EF3C1" w14:textId="77777777" w:rsidR="004B3382" w:rsidRDefault="004B3382" w:rsidP="00187BD9">
    <w:pPr>
      <w:pStyle w:val="En-tte"/>
    </w:pPr>
    <w:r>
      <w:fldChar w:fldCharType="begin"/>
    </w:r>
    <w:r>
      <w:instrText xml:space="preserve"> PAGE  \* MERGEFORMAT </w:instrText>
    </w:r>
    <w:r>
      <w:fldChar w:fldCharType="separate"/>
    </w:r>
    <w:r w:rsidR="009169D2">
      <w:rPr>
        <w:noProof/>
      </w:rPr>
      <w:t>4</w:t>
    </w:r>
    <w:r>
      <w:fldChar w:fldCharType="end"/>
    </w:r>
  </w:p>
  <w:p w14:paraId="10A9F235" w14:textId="77777777" w:rsidR="004B3382" w:rsidRPr="00A066F1" w:rsidRDefault="004B3382" w:rsidP="00241FA2">
    <w:pPr>
      <w:pStyle w:val="En-tte"/>
    </w:pPr>
    <w:r>
      <w:t>WRC23/</w:t>
    </w:r>
    <w:bookmarkStart w:id="87" w:name="OLE_LINK1"/>
    <w:bookmarkStart w:id="88" w:name="OLE_LINK2"/>
    <w:bookmarkStart w:id="89" w:name="OLE_LINK3"/>
    <w:r>
      <w:t>4815(Add.24)</w:t>
    </w:r>
    <w:bookmarkEnd w:id="87"/>
    <w:bookmarkEnd w:id="88"/>
    <w:bookmarkEnd w:id="89"/>
    <w:r>
      <w:t>-</w:t>
    </w:r>
    <w:r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PT">
    <w15:presenceInfo w15:providerId="None" w15:userId="CEP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0470E"/>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17BF3"/>
    <w:rsid w:val="00123B68"/>
    <w:rsid w:val="00126F2E"/>
    <w:rsid w:val="00146F6F"/>
    <w:rsid w:val="00161F26"/>
    <w:rsid w:val="00187BD9"/>
    <w:rsid w:val="00190B55"/>
    <w:rsid w:val="001A387A"/>
    <w:rsid w:val="001A3BED"/>
    <w:rsid w:val="001C3B5F"/>
    <w:rsid w:val="001D058F"/>
    <w:rsid w:val="002009EA"/>
    <w:rsid w:val="00202756"/>
    <w:rsid w:val="00202CA0"/>
    <w:rsid w:val="00216B6D"/>
    <w:rsid w:val="0022757F"/>
    <w:rsid w:val="00241FA2"/>
    <w:rsid w:val="002622E8"/>
    <w:rsid w:val="00271316"/>
    <w:rsid w:val="002B349C"/>
    <w:rsid w:val="002D58BE"/>
    <w:rsid w:val="002F1E72"/>
    <w:rsid w:val="002F4747"/>
    <w:rsid w:val="002F6E6F"/>
    <w:rsid w:val="00302605"/>
    <w:rsid w:val="00361B37"/>
    <w:rsid w:val="00377BD3"/>
    <w:rsid w:val="00384088"/>
    <w:rsid w:val="003852CE"/>
    <w:rsid w:val="0039169B"/>
    <w:rsid w:val="00396BB0"/>
    <w:rsid w:val="003A7F8C"/>
    <w:rsid w:val="003B2284"/>
    <w:rsid w:val="003B532E"/>
    <w:rsid w:val="003D0F8B"/>
    <w:rsid w:val="003E0DB6"/>
    <w:rsid w:val="003E5A1A"/>
    <w:rsid w:val="0041348E"/>
    <w:rsid w:val="00420873"/>
    <w:rsid w:val="00492075"/>
    <w:rsid w:val="004969AD"/>
    <w:rsid w:val="004A26C4"/>
    <w:rsid w:val="004B13CB"/>
    <w:rsid w:val="004B31DF"/>
    <w:rsid w:val="004B3382"/>
    <w:rsid w:val="004D26EA"/>
    <w:rsid w:val="004D2BFB"/>
    <w:rsid w:val="004D5D5C"/>
    <w:rsid w:val="004F3DC0"/>
    <w:rsid w:val="0050139F"/>
    <w:rsid w:val="00537BC5"/>
    <w:rsid w:val="0055140B"/>
    <w:rsid w:val="005861D7"/>
    <w:rsid w:val="005964AB"/>
    <w:rsid w:val="005A49C9"/>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43FE"/>
    <w:rsid w:val="006B7C2A"/>
    <w:rsid w:val="006C23DA"/>
    <w:rsid w:val="006D70B0"/>
    <w:rsid w:val="006E3D45"/>
    <w:rsid w:val="0070607A"/>
    <w:rsid w:val="007149F9"/>
    <w:rsid w:val="00715C83"/>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169D2"/>
    <w:rsid w:val="009274B4"/>
    <w:rsid w:val="00934EA2"/>
    <w:rsid w:val="00944A5C"/>
    <w:rsid w:val="00952A66"/>
    <w:rsid w:val="009B1EA1"/>
    <w:rsid w:val="009B7C9A"/>
    <w:rsid w:val="009C56E5"/>
    <w:rsid w:val="009C7716"/>
    <w:rsid w:val="009E2E1D"/>
    <w:rsid w:val="009E5FC8"/>
    <w:rsid w:val="009E687A"/>
    <w:rsid w:val="009F236F"/>
    <w:rsid w:val="009F4848"/>
    <w:rsid w:val="00A066F1"/>
    <w:rsid w:val="00A141AF"/>
    <w:rsid w:val="00A16D29"/>
    <w:rsid w:val="00A30305"/>
    <w:rsid w:val="00A31D2D"/>
    <w:rsid w:val="00A4600A"/>
    <w:rsid w:val="00A538A6"/>
    <w:rsid w:val="00A54C25"/>
    <w:rsid w:val="00A710E7"/>
    <w:rsid w:val="00A7372E"/>
    <w:rsid w:val="00A8284C"/>
    <w:rsid w:val="00A83CF5"/>
    <w:rsid w:val="00A93B85"/>
    <w:rsid w:val="00AA0B18"/>
    <w:rsid w:val="00AA3C65"/>
    <w:rsid w:val="00AA666F"/>
    <w:rsid w:val="00AD7914"/>
    <w:rsid w:val="00AE514B"/>
    <w:rsid w:val="00B40888"/>
    <w:rsid w:val="00B639E9"/>
    <w:rsid w:val="00B7530D"/>
    <w:rsid w:val="00B817CD"/>
    <w:rsid w:val="00B81A7D"/>
    <w:rsid w:val="00B91EF7"/>
    <w:rsid w:val="00B94AD0"/>
    <w:rsid w:val="00BB3A95"/>
    <w:rsid w:val="00BC75DE"/>
    <w:rsid w:val="00BD5BE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D44AF"/>
    <w:rsid w:val="00DD586B"/>
    <w:rsid w:val="00DE2AC3"/>
    <w:rsid w:val="00DE4D00"/>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8307A"/>
    <w:rsid w:val="00F906D3"/>
    <w:rsid w:val="00FA1F02"/>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0D241F7"/>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paragraph" w:styleId="Rvision">
    <w:name w:val="Revision"/>
    <w:hidden/>
    <w:uiPriority w:val="99"/>
    <w:semiHidden/>
    <w:rsid w:val="009E2E1D"/>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07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R23-WRC23-C-4815!A24!MSW-E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CC68C-AC63-48E9-A6FF-4778F67FA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959B09-B0BA-4F7F-B2C1-15888F2952B4}">
  <ds:schemaRefs>
    <ds:schemaRef ds:uri="http://schemas.microsoft.com/sharepoint/v3/contenttype/forms"/>
  </ds:schemaRefs>
</ds:datastoreItem>
</file>

<file path=customXml/itemProps3.xml><?xml version="1.0" encoding="utf-8"?>
<ds:datastoreItem xmlns:ds="http://schemas.openxmlformats.org/officeDocument/2006/customXml" ds:itemID="{93C41A0F-E96F-4F3F-98F7-BD50A9C98C54}">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D3B52815-674F-4039-AFE6-B63528285855}">
  <ds:schemaRefs>
    <ds:schemaRef ds:uri="http://schemas.microsoft.com/sharepoint/events"/>
  </ds:schemaRefs>
</ds:datastoreItem>
</file>

<file path=customXml/itemProps5.xml><?xml version="1.0" encoding="utf-8"?>
<ds:datastoreItem xmlns:ds="http://schemas.openxmlformats.org/officeDocument/2006/customXml" ds:itemID="{10AA2574-B438-471D-B58B-76B8CFEBC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1065</Words>
  <Characters>7422</Characters>
  <Application>Microsoft Office Word</Application>
  <DocSecurity>0</DocSecurity>
  <Lines>61</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R23-WRC23-C-4815!A24!MSW-E</vt:lpstr>
      <vt:lpstr>R23-WRC23-C-4815!A24!MSW-E</vt:lpstr>
    </vt:vector>
  </TitlesOfParts>
  <Manager>General Secretariat - Pool</Manager>
  <Company>International Telecommunication Union (ITU)</Company>
  <LinksUpToDate>false</LinksUpToDate>
  <CharactersWithSpaces>8471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R23-WRC23-C-4815!A24!MSW-E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2023-05-30T17:40:00Z</dcterms:created>
  <dcterms:modified xsi:type="dcterms:W3CDTF">2023-05-30T17:40:00Z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